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3C426564" w:rsidR="003062B1" w:rsidRDefault="003062B1" w:rsidP="00C047FE">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9F89239" w14:textId="30C4D84C" w:rsidR="00883151" w:rsidRDefault="00D66A9D" w:rsidP="00C047FE">
      <w:pPr>
        <w:spacing w:line="240" w:lineRule="auto"/>
        <w:jc w:val="center"/>
        <w:rPr>
          <w:rFonts w:eastAsia="Times New Roman"/>
          <w:b/>
          <w:sz w:val="20"/>
          <w:szCs w:val="20"/>
        </w:rPr>
      </w:pPr>
      <w:r>
        <w:rPr>
          <w:rFonts w:eastAsia="Times New Roman"/>
          <w:b/>
          <w:sz w:val="20"/>
          <w:szCs w:val="20"/>
        </w:rPr>
        <w:t>4.3.</w:t>
      </w:r>
      <w:r w:rsidR="00D30E96">
        <w:rPr>
          <w:rFonts w:eastAsia="Times New Roman"/>
          <w:b/>
          <w:sz w:val="20"/>
          <w:szCs w:val="20"/>
        </w:rPr>
        <w:t>4</w:t>
      </w:r>
      <w:r>
        <w:rPr>
          <w:rFonts w:eastAsia="Times New Roman"/>
          <w:b/>
          <w:sz w:val="20"/>
          <w:szCs w:val="20"/>
        </w:rPr>
        <w:t>.</w:t>
      </w:r>
      <w:r w:rsidR="00883151">
        <w:rPr>
          <w:rFonts w:eastAsia="Times New Roman"/>
          <w:b/>
          <w:sz w:val="20"/>
          <w:szCs w:val="20"/>
        </w:rPr>
        <w:t>SAM</w:t>
      </w:r>
      <w:r>
        <w:rPr>
          <w:rFonts w:eastAsia="Times New Roman"/>
          <w:b/>
          <w:sz w:val="20"/>
          <w:szCs w:val="20"/>
        </w:rPr>
        <w:t xml:space="preserve"> </w:t>
      </w:r>
      <w:del w:id="0" w:author="EZ" w:date="2022-11-02T12:29:00Z">
        <w:r w:rsidDel="002866C8">
          <w:rPr>
            <w:rFonts w:eastAsia="Times New Roman"/>
            <w:b/>
            <w:sz w:val="20"/>
            <w:szCs w:val="20"/>
          </w:rPr>
          <w:delText>“</w:delText>
        </w:r>
        <w:r w:rsidR="0064592E" w:rsidRPr="0064592E" w:rsidDel="002866C8">
          <w:rPr>
            <w:rFonts w:eastAsia="Times New Roman"/>
            <w:b/>
            <w:sz w:val="20"/>
            <w:szCs w:val="20"/>
          </w:rPr>
          <w:delText>Sekmēt aktīvu iekļaušanu, lai veicinātu vienlīdzīgas iespējas un aktīvu līdzdalību, kā arī uzlabotu nodarbinātību</w:delText>
        </w:r>
        <w:r w:rsidDel="002866C8">
          <w:rPr>
            <w:rFonts w:eastAsia="Times New Roman"/>
            <w:b/>
            <w:sz w:val="20"/>
            <w:szCs w:val="20"/>
          </w:rPr>
          <w:delText>”</w:delText>
        </w:r>
      </w:del>
      <w:ins w:id="1" w:author="EZ" w:date="2022-11-02T12:29:00Z">
        <w:r w:rsidR="002866C8">
          <w:rPr>
            <w:rFonts w:eastAsia="Times New Roman"/>
            <w:b/>
            <w:sz w:val="20"/>
            <w:szCs w:val="20"/>
          </w:rPr>
          <w:t xml:space="preserve"> </w:t>
        </w:r>
        <w:r w:rsidR="002866C8" w:rsidRPr="002866C8">
          <w:rPr>
            <w:rFonts w:eastAsia="Times New Roman"/>
            <w:b/>
            <w:sz w:val="20"/>
            <w:szCs w:val="20"/>
          </w:rPr>
          <w:t>4.3.4.SAM  “Sekmēt aktīvu iekļaušanu, lai veicinātu vienlīdzīgas iespējas, nediskriminēšanu un aktīvu līdzdalību, kā arī uzlabotu nodarbināmību, jo īpaši attiecībā uz nelabvēlīgā situācijā esošām grupām”</w:t>
        </w:r>
      </w:ins>
    </w:p>
    <w:p w14:paraId="25BE9089" w14:textId="46E265DC" w:rsidR="003062B1" w:rsidRDefault="00D66A9D" w:rsidP="00C047FE">
      <w:pPr>
        <w:spacing w:line="240" w:lineRule="auto"/>
        <w:jc w:val="center"/>
        <w:rPr>
          <w:rFonts w:eastAsia="Times New Roman"/>
          <w:b/>
          <w:sz w:val="20"/>
          <w:szCs w:val="20"/>
        </w:rPr>
      </w:pPr>
      <w:r>
        <w:rPr>
          <w:rFonts w:eastAsia="Times New Roman"/>
          <w:b/>
          <w:sz w:val="20"/>
          <w:szCs w:val="20"/>
        </w:rPr>
        <w:t>4.3</w:t>
      </w:r>
      <w:r w:rsidR="00883151">
        <w:rPr>
          <w:rFonts w:eastAsia="Times New Roman"/>
          <w:b/>
          <w:sz w:val="20"/>
          <w:szCs w:val="20"/>
        </w:rPr>
        <w:t>.</w:t>
      </w:r>
      <w:r w:rsidR="00D30E96">
        <w:rPr>
          <w:rFonts w:eastAsia="Times New Roman"/>
          <w:b/>
          <w:sz w:val="20"/>
          <w:szCs w:val="20"/>
        </w:rPr>
        <w:t>4</w:t>
      </w:r>
      <w:r>
        <w:rPr>
          <w:rFonts w:eastAsia="Times New Roman"/>
          <w:b/>
          <w:sz w:val="20"/>
          <w:szCs w:val="20"/>
        </w:rPr>
        <w:t>.</w:t>
      </w:r>
      <w:r w:rsidR="00AF4E11">
        <w:rPr>
          <w:rFonts w:eastAsia="Times New Roman"/>
          <w:b/>
          <w:sz w:val="20"/>
          <w:szCs w:val="20"/>
        </w:rPr>
        <w:t>2</w:t>
      </w:r>
      <w:r>
        <w:rPr>
          <w:rFonts w:eastAsia="Times New Roman"/>
          <w:b/>
          <w:sz w:val="20"/>
          <w:szCs w:val="20"/>
        </w:rPr>
        <w:t>.</w:t>
      </w:r>
      <w:r w:rsidR="00883151">
        <w:rPr>
          <w:rFonts w:eastAsia="Times New Roman"/>
          <w:b/>
          <w:sz w:val="20"/>
          <w:szCs w:val="20"/>
        </w:rPr>
        <w:t>pasākum</w:t>
      </w:r>
      <w:r w:rsidR="00C047FE">
        <w:rPr>
          <w:rFonts w:eastAsia="Times New Roman"/>
          <w:b/>
          <w:sz w:val="20"/>
          <w:szCs w:val="20"/>
        </w:rPr>
        <w:t>am</w:t>
      </w:r>
      <w:r>
        <w:rPr>
          <w:rFonts w:eastAsia="Times New Roman"/>
          <w:b/>
          <w:sz w:val="20"/>
          <w:szCs w:val="20"/>
        </w:rPr>
        <w:t xml:space="preserve"> </w:t>
      </w:r>
      <w:del w:id="2" w:author="Elīna Zariņa" w:date="2024-05-23T17:17:00Z" w16du:dateUtc="2024-05-23T14:17:00Z">
        <w:r w:rsidDel="004C181A">
          <w:rPr>
            <w:rFonts w:eastAsia="Times New Roman"/>
            <w:b/>
            <w:sz w:val="20"/>
            <w:szCs w:val="20"/>
          </w:rPr>
          <w:delText>“</w:delText>
        </w:r>
        <w:r w:rsidR="00AF4E11" w:rsidRPr="00AF4E11" w:rsidDel="004C181A">
          <w:rPr>
            <w:rFonts w:eastAsia="Times New Roman"/>
            <w:b/>
            <w:bCs/>
            <w:sz w:val="20"/>
            <w:szCs w:val="20"/>
          </w:rPr>
          <w:delText>Atbalsta pasākumi diskriminācijas riskam pakļautajām grupām vienlīdzīgu iespēju un tiesību realizēšanai dažādās dzīves jomās</w:delText>
        </w:r>
        <w:r w:rsidDel="004C181A">
          <w:rPr>
            <w:rFonts w:eastAsia="Times New Roman"/>
            <w:b/>
            <w:sz w:val="20"/>
            <w:szCs w:val="20"/>
          </w:rPr>
          <w:delText>”</w:delText>
        </w:r>
      </w:del>
      <w:ins w:id="3" w:author="Elīna Zariņa" w:date="2024-05-23T17:17:00Z" w16du:dateUtc="2024-05-23T14:17:00Z">
        <w:r w:rsidR="004C181A" w:rsidRPr="004C181A">
          <w:t xml:space="preserve"> </w:t>
        </w:r>
        <w:r w:rsidR="004C181A">
          <w:t>“</w:t>
        </w:r>
        <w:r w:rsidR="004C181A" w:rsidRPr="004C181A">
          <w:rPr>
            <w:rFonts w:eastAsia="Times New Roman"/>
            <w:b/>
            <w:sz w:val="20"/>
            <w:szCs w:val="20"/>
          </w:rPr>
          <w:t>Atbalsta pasākumi diskriminācijas riskam pakļautajām personām vienlīdzīgu iespēju un tiesību realizēšanai dažādās dzīves jomās</w:t>
        </w:r>
        <w:r w:rsidR="004C181A">
          <w:rPr>
            <w:rFonts w:eastAsia="Times New Roman"/>
            <w:b/>
            <w:sz w:val="20"/>
            <w:szCs w:val="20"/>
          </w:rPr>
          <w:t>”</w:t>
        </w:r>
      </w:ins>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472C8C03" w:rsidR="00E8264B" w:rsidRPr="001777A8" w:rsidRDefault="00E8264B"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E4385B">
              <w:rPr>
                <w:sz w:val="20"/>
                <w:szCs w:val="20"/>
                <w:lang w:val="lv-LV"/>
              </w:rPr>
              <w:t xml:space="preserve">s sniegt </w:t>
            </w:r>
            <w:r w:rsidR="00DA251B" w:rsidRPr="00DA251B">
              <w:rPr>
                <w:sz w:val="20"/>
                <w:szCs w:val="20"/>
                <w:lang w:val="lv-LV"/>
              </w:rPr>
              <w:t xml:space="preserve">atbalsta pasākumus </w:t>
            </w:r>
            <w:r w:rsidR="00DA251B">
              <w:rPr>
                <w:sz w:val="20"/>
                <w:szCs w:val="20"/>
                <w:lang w:val="lv-LV"/>
              </w:rPr>
              <w:t xml:space="preserve">NVO </w:t>
            </w:r>
            <w:r w:rsidR="00DA251B" w:rsidRPr="00DA251B">
              <w:rPr>
                <w:sz w:val="20"/>
                <w:szCs w:val="20"/>
                <w:lang w:val="lv-LV"/>
              </w:rPr>
              <w:t>(piem.  semināri, diskusijas, radošās darbnīcas, sarunu vakari, motivācijas programmas, pieredzes apmaiņa, informējoši, izglītojoši pasākumi, darba grupas, konsultatīvais atbalsts</w:t>
            </w:r>
            <w:r w:rsidR="00DA251B">
              <w:rPr>
                <w:sz w:val="20"/>
                <w:szCs w:val="20"/>
                <w:lang w:val="lv-LV"/>
              </w:rPr>
              <w:t>)</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02DA6269" w:rsidR="00E8264B" w:rsidRPr="00920FC5" w:rsidRDefault="00920FC5"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Pr>
                <w:sz w:val="20"/>
                <w:szCs w:val="20"/>
                <w:lang w:val="lv-LV"/>
              </w:rPr>
              <w:t xml:space="preserve">plānots </w:t>
            </w:r>
            <w:r w:rsidR="00E4385B" w:rsidRPr="00E4385B">
              <w:rPr>
                <w:sz w:val="20"/>
                <w:szCs w:val="20"/>
                <w:lang w:val="lv-LV"/>
              </w:rPr>
              <w:t xml:space="preserve">sniegt </w:t>
            </w:r>
            <w:r w:rsidR="00DA251B" w:rsidRPr="00DA251B">
              <w:rPr>
                <w:sz w:val="20"/>
                <w:szCs w:val="20"/>
                <w:lang w:val="lv-LV"/>
              </w:rPr>
              <w:t xml:space="preserve">atbalsta pasākumus </w:t>
            </w:r>
            <w:r w:rsidR="00DA251B">
              <w:rPr>
                <w:sz w:val="20"/>
                <w:szCs w:val="20"/>
                <w:lang w:val="lv-LV"/>
              </w:rPr>
              <w:t xml:space="preserve">NVO </w:t>
            </w:r>
            <w:r w:rsidR="00DA251B" w:rsidRPr="00DA251B">
              <w:rPr>
                <w:sz w:val="20"/>
                <w:szCs w:val="20"/>
                <w:lang w:val="lv-LV"/>
              </w:rPr>
              <w:t>(piem.  semināri, diskusijas, radošās darbnīcas, sarunu vakari, motivācijas programmas, pieredzes apmaiņa, informējoši, izglītojoši pasākumi, darba grupas, konsultatīvais atbalsts</w:t>
            </w:r>
            <w:r w:rsidR="00DA251B">
              <w:rPr>
                <w:sz w:val="20"/>
                <w:szCs w:val="20"/>
                <w:lang w:val="lv-LV"/>
              </w:rPr>
              <w:t>)</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5F2AE68B" w:rsidR="00E8264B" w:rsidRPr="00920FC5" w:rsidRDefault="00920FC5"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CD39E1" w:rsidRPr="00DA251B">
              <w:rPr>
                <w:sz w:val="20"/>
                <w:szCs w:val="20"/>
                <w:lang w:val="lv-LV"/>
              </w:rPr>
              <w:t xml:space="preserve">atbalsta pasākumus </w:t>
            </w:r>
            <w:r w:rsidR="00CD39E1">
              <w:rPr>
                <w:sz w:val="20"/>
                <w:szCs w:val="20"/>
                <w:lang w:val="lv-LV"/>
              </w:rPr>
              <w:t xml:space="preserve">NVO </w:t>
            </w:r>
            <w:r w:rsidR="00CD39E1" w:rsidRPr="00DA251B">
              <w:rPr>
                <w:sz w:val="20"/>
                <w:szCs w:val="20"/>
                <w:lang w:val="lv-LV"/>
              </w:rPr>
              <w:t>(piem.  semināri, diskusijas, radošās darbnīcas, sarunu vakari, motivācijas programmas, pieredzes apmaiņa, informējoši, izglītojoši pasākumi, darba grupas, konsultatīvais atbalsts</w:t>
            </w:r>
            <w:r w:rsidR="00CD39E1">
              <w:rPr>
                <w:sz w:val="20"/>
                <w:szCs w:val="20"/>
                <w:lang w:val="lv-LV"/>
              </w:rPr>
              <w:t>)</w:t>
            </w:r>
            <w:r w:rsidR="00017B80">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764A2E08"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CD39E1" w:rsidRPr="00DA251B">
              <w:rPr>
                <w:sz w:val="20"/>
                <w:szCs w:val="20"/>
                <w:lang w:val="lv-LV"/>
              </w:rPr>
              <w:t xml:space="preserve">atbalsta pasākumus </w:t>
            </w:r>
            <w:r w:rsidR="00CD39E1">
              <w:rPr>
                <w:sz w:val="20"/>
                <w:szCs w:val="20"/>
                <w:lang w:val="lv-LV"/>
              </w:rPr>
              <w:t xml:space="preserve">NVO </w:t>
            </w:r>
            <w:r w:rsidR="00CD39E1" w:rsidRPr="00DA251B">
              <w:rPr>
                <w:sz w:val="20"/>
                <w:szCs w:val="20"/>
                <w:lang w:val="lv-LV"/>
              </w:rPr>
              <w:t>(piem.  semināri, diskusijas, radošās darbnīcas, sarunu vakari, motivācijas programmas, pieredzes apmaiņa, informējoši, izglītojoši pasākumi, darba grupas, konsultatīvais atbalsts</w:t>
            </w:r>
            <w:r w:rsidR="00CD39E1">
              <w:rPr>
                <w:sz w:val="20"/>
                <w:szCs w:val="20"/>
                <w:lang w:val="lv-LV"/>
              </w:rPr>
              <w:t>)</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6E4FFEDB"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AE6E41" w:rsidRPr="00DA251B">
              <w:rPr>
                <w:sz w:val="20"/>
                <w:szCs w:val="20"/>
                <w:lang w:val="lv-LV"/>
              </w:rPr>
              <w:t xml:space="preserve">atbalsta pasākumus </w:t>
            </w:r>
            <w:r w:rsidR="00AE6E41">
              <w:rPr>
                <w:sz w:val="20"/>
                <w:szCs w:val="20"/>
                <w:lang w:val="lv-LV"/>
              </w:rPr>
              <w:t xml:space="preserve">NVO </w:t>
            </w:r>
            <w:r w:rsidR="00AE6E41" w:rsidRPr="00DA251B">
              <w:rPr>
                <w:sz w:val="20"/>
                <w:szCs w:val="20"/>
                <w:lang w:val="lv-LV"/>
              </w:rPr>
              <w:t>(piem.  semināri, diskusijas, radošās darbnīcas, sarunu vakari, motivācijas programmas, pieredzes apmaiņa, informējoši, izglītojoši pasākumi, darba grupas, konsultatīvais atbalsts</w:t>
            </w:r>
            <w:r w:rsidR="00AE6E41">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3679CE0E" w:rsidR="00E8264B" w:rsidRPr="00107F1F" w:rsidRDefault="00107F1F" w:rsidP="00AD02C3">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AE6E41" w:rsidRPr="00DA251B">
              <w:rPr>
                <w:sz w:val="20"/>
                <w:szCs w:val="20"/>
                <w:lang w:val="lv-LV"/>
              </w:rPr>
              <w:t xml:space="preserve">atbalsta pasākumus </w:t>
            </w:r>
            <w:r w:rsidR="00AE6E41">
              <w:rPr>
                <w:sz w:val="20"/>
                <w:szCs w:val="20"/>
                <w:lang w:val="lv-LV"/>
              </w:rPr>
              <w:t xml:space="preserve">NVO </w:t>
            </w:r>
            <w:r w:rsidR="00AE6E41" w:rsidRPr="00DA251B">
              <w:rPr>
                <w:sz w:val="20"/>
                <w:szCs w:val="20"/>
                <w:lang w:val="lv-LV"/>
              </w:rPr>
              <w:t>(piem.  semināri, diskusijas, radošās darbnīcas, sarunu vakari, motivācijas programmas, pieredzes apmaiņa, informējoši, izglītojoši pasākumi, darba grupas, konsultatīvais atbalsts</w:t>
            </w:r>
            <w:r w:rsidR="00AE6E41">
              <w:rPr>
                <w:sz w:val="20"/>
                <w:szCs w:val="20"/>
                <w:lang w:val="lv-LV"/>
              </w:rPr>
              <w:t>)</w:t>
            </w:r>
            <w:r w:rsidR="00091141">
              <w:rPr>
                <w:sz w:val="20"/>
                <w:szCs w:val="20"/>
                <w:lang w:val="lv-LV"/>
              </w:rPr>
              <w:t xml:space="preserve">, </w:t>
            </w:r>
            <w:r w:rsidR="00AE6E41">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710B1AB5"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718261B9"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23FAC4A7" w:rsidR="00336337" w:rsidRPr="003062B1" w:rsidRDefault="00AA7E54" w:rsidP="009B0A4F">
            <w:pPr>
              <w:pStyle w:val="ListParagraph"/>
              <w:spacing w:line="240" w:lineRule="auto"/>
              <w:ind w:left="173"/>
              <w:rPr>
                <w:rFonts w:ascii="Times New Roman" w:hAnsi="Times New Roman" w:cs="Times New Roman"/>
                <w:sz w:val="20"/>
                <w:szCs w:val="20"/>
                <w:lang w:val="lv-LV" w:eastAsia="lv-LV"/>
              </w:rPr>
            </w:pPr>
            <w:r w:rsidRPr="00AA7E54">
              <w:rPr>
                <w:rFonts w:ascii="Times New Roman" w:hAnsi="Times New Roman" w:cs="Times New Roman"/>
                <w:sz w:val="20"/>
                <w:szCs w:val="20"/>
                <w:lang w:val="lv-LV" w:eastAsia="lv-LV"/>
              </w:rPr>
              <w:t xml:space="preserve">Skatīt </w:t>
            </w:r>
            <w:r>
              <w:rPr>
                <w:rFonts w:ascii="Times New Roman" w:hAnsi="Times New Roman" w:cs="Times New Roman"/>
                <w:sz w:val="20"/>
                <w:szCs w:val="20"/>
                <w:lang w:val="lv-LV" w:eastAsia="lv-LV"/>
              </w:rPr>
              <w:t>1.</w:t>
            </w:r>
            <w:r w:rsidRPr="00AA7E54">
              <w:rPr>
                <w:rFonts w:ascii="Times New Roman" w:hAnsi="Times New Roman" w:cs="Times New Roman"/>
                <w:sz w:val="20"/>
                <w:szCs w:val="20"/>
                <w:lang w:val="lv-LV" w:eastAsia="lv-LV"/>
              </w:rPr>
              <w:t>daļas informāciju.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387281AD" w:rsidR="00336337" w:rsidRPr="003062B1" w:rsidRDefault="00AA7E54" w:rsidP="009B0A4F">
            <w:pPr>
              <w:suppressAutoHyphens/>
              <w:autoSpaceDN w:val="0"/>
              <w:spacing w:line="240" w:lineRule="auto"/>
              <w:jc w:val="both"/>
              <w:textAlignment w:val="baseline"/>
              <w:rPr>
                <w:rFonts w:eastAsia="Times New Roman"/>
                <w:sz w:val="20"/>
                <w:szCs w:val="20"/>
                <w:lang w:eastAsia="lv-LV"/>
              </w:rPr>
            </w:pPr>
            <w:r w:rsidRPr="00AA7E54">
              <w:rPr>
                <w:rFonts w:eastAsia="Times New Roman"/>
                <w:sz w:val="20"/>
                <w:szCs w:val="20"/>
                <w:lang w:eastAsia="lv-LV"/>
              </w:rPr>
              <w:t xml:space="preserve">Skatīt </w:t>
            </w:r>
            <w:r>
              <w:rPr>
                <w:rFonts w:eastAsia="Times New Roman"/>
                <w:sz w:val="20"/>
                <w:szCs w:val="20"/>
                <w:lang w:eastAsia="lv-LV"/>
              </w:rPr>
              <w:t>1.</w:t>
            </w:r>
            <w:r w:rsidRPr="00AA7E54">
              <w:rPr>
                <w:rFonts w:eastAsia="Times New Roman"/>
                <w:sz w:val="20"/>
                <w:szCs w:val="20"/>
                <w:lang w:eastAsia="lv-LV"/>
              </w:rPr>
              <w:t>daļas informāciju.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755790F9" w:rsidR="00336337" w:rsidRPr="003062B1" w:rsidRDefault="00AA7E54" w:rsidP="009B0A4F">
            <w:pPr>
              <w:suppressAutoHyphens/>
              <w:autoSpaceDN w:val="0"/>
              <w:spacing w:line="240" w:lineRule="auto"/>
              <w:jc w:val="both"/>
              <w:textAlignment w:val="baseline"/>
              <w:rPr>
                <w:sz w:val="20"/>
                <w:szCs w:val="20"/>
              </w:rPr>
            </w:pPr>
            <w:r w:rsidRPr="00AA7E54">
              <w:rPr>
                <w:sz w:val="20"/>
                <w:szCs w:val="20"/>
              </w:rPr>
              <w:t xml:space="preserve">Skatīt </w:t>
            </w:r>
            <w:r>
              <w:rPr>
                <w:sz w:val="20"/>
                <w:szCs w:val="20"/>
              </w:rPr>
              <w:t>1.</w:t>
            </w:r>
            <w:r w:rsidRPr="00AA7E54">
              <w:rPr>
                <w:sz w:val="20"/>
                <w:szCs w:val="20"/>
              </w:rPr>
              <w:t>daļas informāciju.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3FD1DC0E" w:rsidR="00336337" w:rsidRPr="003062B1" w:rsidRDefault="00AA7E54" w:rsidP="009B0A4F">
            <w:pPr>
              <w:spacing w:line="240" w:lineRule="auto"/>
              <w:rPr>
                <w:sz w:val="20"/>
                <w:szCs w:val="20"/>
                <w:lang w:eastAsia="lv-LV"/>
              </w:rPr>
            </w:pPr>
            <w:r w:rsidRPr="00AA7E54">
              <w:rPr>
                <w:sz w:val="20"/>
                <w:szCs w:val="20"/>
                <w:lang w:eastAsia="lv-LV"/>
              </w:rPr>
              <w:t xml:space="preserve">Skatīt </w:t>
            </w:r>
            <w:r>
              <w:rPr>
                <w:sz w:val="20"/>
                <w:szCs w:val="20"/>
                <w:lang w:eastAsia="lv-LV"/>
              </w:rPr>
              <w:t>1.</w:t>
            </w:r>
            <w:r w:rsidRPr="00AA7E54">
              <w:rPr>
                <w:sz w:val="20"/>
                <w:szCs w:val="20"/>
                <w:lang w:eastAsia="lv-LV"/>
              </w:rPr>
              <w:t>daļas informāciju.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131C3D94"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D5E25">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104109738">
    <w:abstractNumId w:val="2"/>
  </w:num>
  <w:num w:numId="2" w16cid:durableId="611324970">
    <w:abstractNumId w:val="1"/>
  </w:num>
  <w:num w:numId="3" w16cid:durableId="1997342250">
    <w:abstractNumId w:val="0"/>
  </w:num>
  <w:num w:numId="4" w16cid:durableId="348905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Z">
    <w15:presenceInfo w15:providerId="None" w15:userId="EZ"/>
  </w15:person>
  <w15:person w15:author="Elīna Zariņa">
    <w15:presenceInfo w15:providerId="None" w15:userId="Elīna Zariņ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7B80"/>
    <w:rsid w:val="00091141"/>
    <w:rsid w:val="000C453D"/>
    <w:rsid w:val="000E1C99"/>
    <w:rsid w:val="00107F1F"/>
    <w:rsid w:val="00112AEA"/>
    <w:rsid w:val="00156908"/>
    <w:rsid w:val="001A42F1"/>
    <w:rsid w:val="00280940"/>
    <w:rsid w:val="002866C8"/>
    <w:rsid w:val="003062B1"/>
    <w:rsid w:val="00317E7A"/>
    <w:rsid w:val="00327D92"/>
    <w:rsid w:val="00336337"/>
    <w:rsid w:val="003F52AE"/>
    <w:rsid w:val="004C181A"/>
    <w:rsid w:val="004C4B09"/>
    <w:rsid w:val="004D137E"/>
    <w:rsid w:val="0054078C"/>
    <w:rsid w:val="005C6A32"/>
    <w:rsid w:val="005F49ED"/>
    <w:rsid w:val="0064592E"/>
    <w:rsid w:val="007D725A"/>
    <w:rsid w:val="007F714C"/>
    <w:rsid w:val="00803B85"/>
    <w:rsid w:val="00815890"/>
    <w:rsid w:val="00825654"/>
    <w:rsid w:val="00883151"/>
    <w:rsid w:val="008A0D4C"/>
    <w:rsid w:val="00920FC5"/>
    <w:rsid w:val="00AA7E54"/>
    <w:rsid w:val="00AC65B8"/>
    <w:rsid w:val="00AD02C3"/>
    <w:rsid w:val="00AE6E41"/>
    <w:rsid w:val="00AF4E11"/>
    <w:rsid w:val="00B947DF"/>
    <w:rsid w:val="00BB7310"/>
    <w:rsid w:val="00BC5326"/>
    <w:rsid w:val="00BD5757"/>
    <w:rsid w:val="00C047FE"/>
    <w:rsid w:val="00C17D25"/>
    <w:rsid w:val="00CA1FA1"/>
    <w:rsid w:val="00CC77FF"/>
    <w:rsid w:val="00CD39E1"/>
    <w:rsid w:val="00D30E96"/>
    <w:rsid w:val="00D66960"/>
    <w:rsid w:val="00D66A9D"/>
    <w:rsid w:val="00DA251B"/>
    <w:rsid w:val="00DD5E25"/>
    <w:rsid w:val="00E437C2"/>
    <w:rsid w:val="00E4385B"/>
    <w:rsid w:val="00E8264B"/>
    <w:rsid w:val="00EB3972"/>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2866C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02A36-BD45-4C1C-91DA-D1C9ADAFC77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145</TotalTime>
  <Pages>2</Pages>
  <Words>3984</Words>
  <Characters>2272</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Zariņa</cp:lastModifiedBy>
  <cp:revision>13</cp:revision>
  <dcterms:created xsi:type="dcterms:W3CDTF">2021-11-05T15:25:00Z</dcterms:created>
  <dcterms:modified xsi:type="dcterms:W3CDTF">2024-05-23T14:17:00Z</dcterms:modified>
</cp:coreProperties>
</file>